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D91" w:rsidRPr="00B937FA" w:rsidRDefault="00B937F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  <w:r w:rsidRPr="00B937FA">
        <w:rPr>
          <w:rFonts w:ascii="Arial Narrow" w:hAnsi="Arial Narrow" w:cs="Arial"/>
          <w:b/>
          <w:sz w:val="22"/>
          <w:szCs w:val="22"/>
        </w:rPr>
        <w:t>Príloha č. 3 súťažných podkladov</w:t>
      </w:r>
    </w:p>
    <w:p w:rsidR="007C5D91" w:rsidRPr="00B937FA" w:rsidRDefault="007C5D91" w:rsidP="005D3B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</w:p>
    <w:p w:rsidR="00EE1592" w:rsidRDefault="00EE1592" w:rsidP="005D3BF2">
      <w:pPr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01C18" w:rsidRDefault="00701C18" w:rsidP="00701C18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/>
          <w:b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  <w:lang w:eastAsia="sk-SK"/>
        </w:rPr>
        <w:t>V</w:t>
      </w:r>
      <w:r w:rsidRPr="00086090">
        <w:rPr>
          <w:rFonts w:ascii="Arial Narrow" w:hAnsi="Arial Narrow"/>
          <w:b/>
          <w:sz w:val="22"/>
          <w:szCs w:val="22"/>
          <w:lang w:eastAsia="sk-SK"/>
        </w:rPr>
        <w:t>zor štruktúrovaného r</w:t>
      </w:r>
      <w:r>
        <w:rPr>
          <w:rFonts w:ascii="Arial Narrow" w:hAnsi="Arial Narrow"/>
          <w:b/>
          <w:sz w:val="22"/>
          <w:szCs w:val="22"/>
          <w:lang w:eastAsia="sk-SK"/>
        </w:rPr>
        <w:t>ozpočtu ceny</w:t>
      </w:r>
      <w:r w:rsidR="00BC39CA">
        <w:rPr>
          <w:rFonts w:ascii="Arial Narrow" w:hAnsi="Arial Narrow"/>
          <w:b/>
          <w:sz w:val="22"/>
          <w:szCs w:val="22"/>
          <w:lang w:eastAsia="sk-SK"/>
        </w:rPr>
        <w:t xml:space="preserve"> </w:t>
      </w:r>
    </w:p>
    <w:p w:rsidR="00CC48BA" w:rsidRDefault="00CC48BA" w:rsidP="00701C18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</w:rPr>
      </w:pP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CC48BA" w:rsidRPr="00963FD3" w:rsidRDefault="00CC48BA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701C18" w:rsidRPr="00963FD3" w:rsidRDefault="002D60E7" w:rsidP="005E791D">
      <w:pPr>
        <w:pStyle w:val="Zkladntext"/>
        <w:numPr>
          <w:ilvl w:val="0"/>
          <w:numId w:val="48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O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bchodné meno uchádzača</w:t>
      </w: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/obchodné meno všetkých členov skupiny dodávateľov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:</w:t>
      </w:r>
      <w:r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</w:t>
      </w:r>
      <w:r w:rsidR="00701C18"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...........................................................................................</w:t>
      </w: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701C18" w:rsidRPr="00963FD3" w:rsidRDefault="003849E8" w:rsidP="005E791D">
      <w:pPr>
        <w:pStyle w:val="Zkladntext"/>
        <w:numPr>
          <w:ilvl w:val="0"/>
          <w:numId w:val="48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S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ídlo</w:t>
      </w:r>
      <w:r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 xml:space="preserve">/miesto podnikania </w:t>
      </w:r>
      <w:r w:rsidR="002D60E7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uc</w:t>
      </w:r>
      <w:r w:rsidR="00701C18" w:rsidRPr="00963FD3">
        <w:rPr>
          <w:rFonts w:ascii="Arial Narrow" w:hAnsi="Arial Narrow"/>
          <w:b/>
          <w:noProof w:val="0"/>
          <w:sz w:val="22"/>
          <w:szCs w:val="22"/>
          <w:lang w:val="sk-SK"/>
        </w:rPr>
        <w:t>hádzača:</w:t>
      </w:r>
      <w:r w:rsidR="00701C18" w:rsidRPr="00963FD3">
        <w:rPr>
          <w:rFonts w:ascii="Arial Narrow" w:hAnsi="Arial Narrow"/>
          <w:noProof w:val="0"/>
          <w:sz w:val="22"/>
          <w:szCs w:val="22"/>
          <w:lang w:val="sk-SK"/>
        </w:rPr>
        <w:t>......................................................................................................</w:t>
      </w:r>
      <w:r w:rsidR="002D60E7" w:rsidRPr="00963FD3">
        <w:rPr>
          <w:rFonts w:ascii="Arial Narrow" w:hAnsi="Arial Narrow"/>
          <w:noProof w:val="0"/>
          <w:sz w:val="22"/>
          <w:szCs w:val="22"/>
          <w:lang w:val="sk-SK"/>
        </w:rPr>
        <w:t>.</w:t>
      </w:r>
    </w:p>
    <w:p w:rsidR="00701C18" w:rsidRPr="00963FD3" w:rsidRDefault="00701C18" w:rsidP="00701C18">
      <w:pPr>
        <w:pStyle w:val="Odsekzoznamu"/>
        <w:rPr>
          <w:rFonts w:ascii="Arial Narrow" w:hAnsi="Arial Narrow"/>
          <w:sz w:val="22"/>
          <w:szCs w:val="22"/>
          <w:lang w:val="sk-SK"/>
        </w:rPr>
      </w:pPr>
      <w:r w:rsidRPr="00963FD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  <w:r w:rsidR="002D60E7" w:rsidRPr="00963FD3">
        <w:rPr>
          <w:rFonts w:ascii="Arial Narrow" w:hAnsi="Arial Narrow"/>
          <w:sz w:val="22"/>
          <w:szCs w:val="22"/>
          <w:lang w:val="sk-SK"/>
        </w:rPr>
        <w:t>..</w:t>
      </w:r>
    </w:p>
    <w:p w:rsidR="00701C18" w:rsidRPr="00963FD3" w:rsidRDefault="00701C18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</w:p>
    <w:p w:rsidR="001C47F2" w:rsidRPr="00963FD3" w:rsidRDefault="001C47F2" w:rsidP="00701C18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  <w:lang w:val="sk-SK"/>
        </w:rPr>
      </w:pPr>
      <w:bookmarkStart w:id="1" w:name="_Hlk519869324"/>
    </w:p>
    <w:tbl>
      <w:tblPr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425"/>
        <w:gridCol w:w="1276"/>
        <w:gridCol w:w="709"/>
        <w:gridCol w:w="1275"/>
        <w:gridCol w:w="993"/>
        <w:gridCol w:w="1700"/>
      </w:tblGrid>
      <w:tr w:rsidR="004A0EEB" w:rsidRPr="00963FD3" w:rsidTr="00410DD6">
        <w:trPr>
          <w:cantSplit/>
          <w:trHeight w:val="2094"/>
        </w:trPr>
        <w:tc>
          <w:tcPr>
            <w:tcW w:w="709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Poradové číslo</w:t>
            </w:r>
          </w:p>
        </w:tc>
        <w:tc>
          <w:tcPr>
            <w:tcW w:w="2977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Názov položky</w:t>
            </w:r>
          </w:p>
        </w:tc>
        <w:tc>
          <w:tcPr>
            <w:tcW w:w="425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963FD3" w:rsidRDefault="006E433E" w:rsidP="001C47F2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Max. p</w:t>
            </w:r>
            <w:r w:rsidR="00701C18" w:rsidRPr="00963FD3">
              <w:rPr>
                <w:rFonts w:ascii="Arial Narrow" w:hAnsi="Arial Narrow"/>
                <w:b/>
                <w:sz w:val="22"/>
                <w:szCs w:val="22"/>
              </w:rPr>
              <w:t>očet kusov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963FD3" w:rsidRDefault="00701C18" w:rsidP="00410DD6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Maximálna</w:t>
            </w:r>
          </w:p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jednotková cena v EUR</w:t>
            </w:r>
          </w:p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Sadzba DPH v %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963FD3" w:rsidRDefault="00410DD6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Maximálna cena celkom za položku</w:t>
            </w:r>
            <w:r w:rsidRPr="00963FD3">
              <w:rPr>
                <w:rFonts w:ascii="Arial Narrow" w:hAnsi="Arial Narrow"/>
                <w:sz w:val="22"/>
                <w:szCs w:val="22"/>
              </w:rPr>
              <w:t xml:space="preserve">  v</w:t>
            </w:r>
            <w:r w:rsidRPr="00963FD3">
              <w:rPr>
                <w:rFonts w:ascii="Arial Narrow" w:hAnsi="Arial Narrow"/>
                <w:b/>
                <w:sz w:val="22"/>
                <w:szCs w:val="22"/>
              </w:rPr>
              <w:t> EUR bez DPH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  <w:shd w:val="clear" w:color="auto" w:fill="FBD4B4"/>
            <w:textDirection w:val="btLr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Výška DPH v EUR</w:t>
            </w:r>
          </w:p>
        </w:tc>
        <w:tc>
          <w:tcPr>
            <w:tcW w:w="1700" w:type="dxa"/>
            <w:tcBorders>
              <w:bottom w:val="single" w:sz="12" w:space="0" w:color="000000"/>
            </w:tcBorders>
            <w:shd w:val="clear" w:color="auto" w:fill="FBD4B4"/>
            <w:vAlign w:val="center"/>
          </w:tcPr>
          <w:p w:rsidR="00701C18" w:rsidRPr="00963FD3" w:rsidRDefault="00410DD6" w:rsidP="004A0EEB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M</w:t>
            </w:r>
            <w:r w:rsidR="00701C18" w:rsidRPr="00963FD3">
              <w:rPr>
                <w:rFonts w:ascii="Arial Narrow" w:hAnsi="Arial Narrow"/>
                <w:b/>
                <w:sz w:val="22"/>
                <w:szCs w:val="22"/>
              </w:rPr>
              <w:t xml:space="preserve">aximálna cena </w:t>
            </w:r>
            <w:r w:rsidRPr="00963FD3">
              <w:rPr>
                <w:rFonts w:ascii="Arial Narrow" w:hAnsi="Arial Narrow"/>
                <w:b/>
                <w:sz w:val="22"/>
                <w:szCs w:val="22"/>
              </w:rPr>
              <w:t xml:space="preserve">celkom </w:t>
            </w:r>
            <w:r w:rsidR="00701C18" w:rsidRPr="00963FD3">
              <w:rPr>
                <w:rFonts w:ascii="Arial Narrow" w:hAnsi="Arial Narrow"/>
                <w:b/>
                <w:sz w:val="22"/>
                <w:szCs w:val="22"/>
              </w:rPr>
              <w:t>za p</w:t>
            </w:r>
            <w:r w:rsidRPr="00963FD3">
              <w:rPr>
                <w:rFonts w:ascii="Arial Narrow" w:hAnsi="Arial Narrow"/>
                <w:b/>
                <w:sz w:val="22"/>
                <w:szCs w:val="22"/>
              </w:rPr>
              <w:t>oložku</w:t>
            </w:r>
            <w:r w:rsidR="00701C18" w:rsidRPr="00963FD3">
              <w:rPr>
                <w:rFonts w:ascii="Arial Narrow" w:hAnsi="Arial Narrow"/>
                <w:b/>
                <w:sz w:val="22"/>
                <w:szCs w:val="22"/>
              </w:rPr>
              <w:t xml:space="preserve"> v EUR s</w:t>
            </w:r>
            <w:r w:rsidR="000157A4" w:rsidRPr="00963FD3"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="00701C18" w:rsidRPr="00963FD3">
              <w:rPr>
                <w:rFonts w:ascii="Arial Narrow" w:hAnsi="Arial Narrow"/>
                <w:b/>
                <w:sz w:val="22"/>
                <w:szCs w:val="22"/>
              </w:rPr>
              <w:t>DPH</w:t>
            </w:r>
          </w:p>
        </w:tc>
      </w:tr>
      <w:tr w:rsidR="0086048A" w:rsidRPr="00963FD3" w:rsidTr="00410DD6">
        <w:trPr>
          <w:cantSplit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701C18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963FD3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574C05" w:rsidP="00C20C4B">
            <w:pPr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  <w:r w:rsidRPr="00963FD3">
              <w:rPr>
                <w:rFonts w:ascii="Arial Narrow" w:hAnsi="Arial Narrow"/>
                <w:b/>
                <w:sz w:val="22"/>
                <w:szCs w:val="22"/>
              </w:rPr>
              <w:t>Preventívny odpaľovací systém pre diaľkový odstrel lavín – stacionárny systém</w:t>
            </w:r>
            <w:r w:rsidRPr="00963FD3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C20C4B" w:rsidRPr="00963FD3">
              <w:rPr>
                <w:rFonts w:ascii="Arial Narrow" w:hAnsi="Arial Narrow" w:cs="Calibri"/>
                <w:sz w:val="22"/>
                <w:szCs w:val="22"/>
              </w:rPr>
              <w:t>: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C20C4B" w:rsidP="00F94FC3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963FD3">
              <w:rPr>
                <w:rFonts w:ascii="Arial Narrow" w:hAnsi="Arial Narrow" w:cs="Calibr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963FD3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20C4B" w:rsidRPr="00963FD3" w:rsidTr="00410DD6">
        <w:trPr>
          <w:cantSplit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963FD3">
              <w:rPr>
                <w:rFonts w:ascii="Arial Narrow" w:hAnsi="Arial Narrow" w:cs="Arial"/>
                <w:b/>
                <w:lang w:eastAsia="ar-SA"/>
              </w:rPr>
              <w:t>1.1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48A" w:rsidRPr="00963FD3" w:rsidRDefault="0086048A" w:rsidP="0086048A">
            <w:pPr>
              <w:rPr>
                <w:rFonts w:ascii="Arial Narrow" w:hAnsi="Arial Narrow"/>
                <w:b/>
              </w:rPr>
            </w:pPr>
            <w:r w:rsidRPr="00963FD3">
              <w:rPr>
                <w:rFonts w:ascii="Arial Narrow" w:hAnsi="Arial Narrow"/>
                <w:b/>
              </w:rPr>
              <w:t>Preventívny odpaľovací systém pre diaľkový odstrel lavín –</w:t>
            </w:r>
          </w:p>
          <w:p w:rsidR="0086048A" w:rsidRPr="00963FD3" w:rsidRDefault="0086048A" w:rsidP="0086048A">
            <w:pPr>
              <w:rPr>
                <w:rFonts w:ascii="Arial Narrow" w:hAnsi="Arial Narrow"/>
                <w:b/>
              </w:rPr>
            </w:pPr>
            <w:r w:rsidRPr="00963FD3">
              <w:rPr>
                <w:rFonts w:ascii="Arial Narrow" w:hAnsi="Arial Narrow"/>
                <w:b/>
              </w:rPr>
              <w:t>stacionárny systém – technológie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jc w:val="center"/>
              <w:rPr>
                <w:rFonts w:ascii="Arial Narrow" w:hAnsi="Arial Narrow" w:cs="Calibri"/>
                <w:b/>
              </w:rPr>
            </w:pPr>
            <w:r w:rsidRPr="00963FD3">
              <w:rPr>
                <w:rFonts w:ascii="Arial Narrow" w:hAnsi="Arial Narrow" w:cs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20C4B" w:rsidRPr="00963FD3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C20C4B" w:rsidRPr="00817F21" w:rsidTr="00410DD6">
        <w:trPr>
          <w:cantSplit/>
        </w:trPr>
        <w:tc>
          <w:tcPr>
            <w:tcW w:w="70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B43D01">
            <w:pPr>
              <w:tabs>
                <w:tab w:val="left" w:pos="459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86048A">
              <w:rPr>
                <w:rFonts w:ascii="Arial Narrow" w:hAnsi="Arial Narrow" w:cs="Arial"/>
                <w:b/>
                <w:lang w:eastAsia="ar-SA"/>
              </w:rPr>
              <w:t>1.2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6048A" w:rsidRPr="0086048A" w:rsidRDefault="0086048A" w:rsidP="0086048A">
            <w:pPr>
              <w:rPr>
                <w:rFonts w:ascii="Arial Narrow" w:hAnsi="Arial Narrow"/>
                <w:b/>
              </w:rPr>
            </w:pPr>
            <w:r w:rsidRPr="0086048A">
              <w:rPr>
                <w:rFonts w:ascii="Arial Narrow" w:hAnsi="Arial Narrow"/>
                <w:b/>
              </w:rPr>
              <w:t>Preventívny odpaľovací systém pre diaľkový odstrel lavín –</w:t>
            </w:r>
          </w:p>
          <w:p w:rsidR="0086048A" w:rsidRPr="0086048A" w:rsidRDefault="0086048A" w:rsidP="0086048A">
            <w:pPr>
              <w:rPr>
                <w:rFonts w:ascii="Arial Narrow" w:hAnsi="Arial Narrow"/>
                <w:b/>
              </w:rPr>
            </w:pPr>
            <w:r w:rsidRPr="0086048A">
              <w:rPr>
                <w:rFonts w:ascii="Arial Narrow" w:hAnsi="Arial Narrow"/>
                <w:b/>
              </w:rPr>
              <w:t>stacionárny systém – drobná</w:t>
            </w:r>
          </w:p>
          <w:p w:rsidR="00C20C4B" w:rsidRPr="0086048A" w:rsidRDefault="0086048A" w:rsidP="0086048A">
            <w:pPr>
              <w:rPr>
                <w:rFonts w:ascii="Arial Narrow" w:hAnsi="Arial Narrow"/>
                <w:b/>
              </w:rPr>
            </w:pPr>
            <w:r w:rsidRPr="0086048A">
              <w:rPr>
                <w:rFonts w:ascii="Arial Narrow" w:hAnsi="Arial Narrow"/>
                <w:b/>
              </w:rPr>
              <w:t>stavba – stožiar (pylón)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86048A">
              <w:rPr>
                <w:rFonts w:ascii="Arial Narrow" w:hAnsi="Arial Narrow" w:cs="Calibri"/>
                <w:b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C20C4B" w:rsidRPr="0086048A" w:rsidRDefault="00C20C4B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4A0EEB" w:rsidRPr="00817F21" w:rsidTr="00410DD6">
        <w:trPr>
          <w:cantSplit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Default="00B43D01" w:rsidP="00F94F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2.</w:t>
            </w:r>
            <w:r w:rsidR="00701C18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551252" w:rsidRDefault="00574C05" w:rsidP="00574C05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Pr="00551252">
              <w:rPr>
                <w:rFonts w:ascii="Arial Narrow" w:hAnsi="Arial Narrow"/>
                <w:b/>
                <w:sz w:val="22"/>
                <w:szCs w:val="22"/>
              </w:rPr>
              <w:t>reventívny odpaľovací systém pre diaľkov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ý odstrel</w:t>
            </w:r>
            <w:r w:rsidRPr="00551252">
              <w:rPr>
                <w:rFonts w:ascii="Arial Narrow" w:hAnsi="Arial Narrow"/>
                <w:b/>
                <w:sz w:val="22"/>
                <w:szCs w:val="22"/>
              </w:rPr>
              <w:t xml:space="preserve"> lavín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3969C6">
              <w:rPr>
                <w:rFonts w:ascii="Arial Narrow" w:hAnsi="Arial Narrow"/>
                <w:b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943094">
              <w:rPr>
                <w:rFonts w:ascii="Arial Narrow" w:hAnsi="Arial Narrow"/>
                <w:sz w:val="22"/>
                <w:szCs w:val="22"/>
              </w:rPr>
              <w:t>mobilný</w:t>
            </w:r>
            <w:r w:rsidR="003969C6">
              <w:rPr>
                <w:rFonts w:ascii="Arial Narrow" w:hAnsi="Arial Narrow"/>
                <w:sz w:val="22"/>
                <w:szCs w:val="22"/>
              </w:rPr>
              <w:t xml:space="preserve"> systém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F60BB6" w:rsidRDefault="006E433E" w:rsidP="00F94FC3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F60BB6">
              <w:rPr>
                <w:rFonts w:ascii="Arial Narrow" w:hAnsi="Arial Narrow" w:cs="Calibri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</w:tr>
      <w:tr w:rsidR="00701C18" w:rsidRPr="00817F21" w:rsidTr="00410DD6">
        <w:trPr>
          <w:cantSplit/>
          <w:trHeight w:val="678"/>
        </w:trPr>
        <w:tc>
          <w:tcPr>
            <w:tcW w:w="60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BD4B4"/>
            <w:vAlign w:val="center"/>
          </w:tcPr>
          <w:p w:rsidR="00701C18" w:rsidRPr="00963FD3" w:rsidRDefault="00324828" w:rsidP="001C47F2">
            <w:pPr>
              <w:tabs>
                <w:tab w:val="left" w:pos="56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963FD3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="00701C18" w:rsidRPr="00963FD3">
              <w:rPr>
                <w:rFonts w:ascii="Arial Narrow" w:hAnsi="Arial Narrow" w:cs="Arial"/>
                <w:b/>
                <w:sz w:val="22"/>
                <w:szCs w:val="22"/>
              </w:rPr>
              <w:t>aximálna cena</w:t>
            </w:r>
            <w:r w:rsidRPr="00963FD3">
              <w:rPr>
                <w:rFonts w:ascii="Arial Narrow" w:hAnsi="Arial Narrow" w:cs="Arial"/>
                <w:b/>
                <w:sz w:val="22"/>
                <w:szCs w:val="22"/>
              </w:rPr>
              <w:t xml:space="preserve"> celkom</w:t>
            </w:r>
            <w:r w:rsidR="00701C18" w:rsidRPr="00963FD3">
              <w:rPr>
                <w:rFonts w:ascii="Arial Narrow" w:hAnsi="Arial Narrow" w:cs="Arial"/>
                <w:b/>
                <w:sz w:val="22"/>
                <w:szCs w:val="22"/>
              </w:rPr>
              <w:t xml:space="preserve"> za </w:t>
            </w:r>
            <w:r w:rsidRPr="00963FD3">
              <w:rPr>
                <w:rFonts w:ascii="Arial Narrow" w:hAnsi="Arial Narrow" w:cs="Arial"/>
                <w:b/>
                <w:sz w:val="22"/>
                <w:szCs w:val="22"/>
              </w:rPr>
              <w:t xml:space="preserve">požadovaný </w:t>
            </w:r>
            <w:r w:rsidR="00701C18" w:rsidRPr="00963FD3">
              <w:rPr>
                <w:rFonts w:ascii="Arial Narrow" w:hAnsi="Arial Narrow" w:cs="Arial"/>
                <w:b/>
                <w:sz w:val="22"/>
                <w:szCs w:val="22"/>
              </w:rPr>
              <w:t xml:space="preserve">predmet zákazky vyjadrená v EUR  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701C18" w:rsidRPr="00817F21" w:rsidRDefault="00701C18" w:rsidP="00F94FC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701C18" w:rsidRDefault="00701C18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bookmarkEnd w:id="1"/>
    <w:p w:rsidR="00701C18" w:rsidRDefault="00701C18" w:rsidP="00701C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1C47F2" w:rsidRDefault="001C47F2" w:rsidP="00701C1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p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V.............................., dňa....................</w:t>
      </w:r>
    </w:p>
    <w:p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FA1D51" w:rsidRDefault="00FA1D51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/>
          <w:sz w:val="22"/>
        </w:rPr>
      </w:pPr>
    </w:p>
    <w:p w:rsidR="005B06BF" w:rsidRDefault="00E7760E" w:rsidP="001C47F2">
      <w:pPr>
        <w:tabs>
          <w:tab w:val="num" w:pos="1080"/>
          <w:tab w:val="left" w:leader="dot" w:pos="10034"/>
        </w:tabs>
        <w:spacing w:before="120"/>
        <w:ind w:left="-567"/>
        <w:jc w:val="both"/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t>Meno, priezvisko a p</w:t>
      </w:r>
      <w:r w:rsidR="00701C18" w:rsidRPr="007D012B">
        <w:rPr>
          <w:rFonts w:ascii="Arial Narrow" w:hAnsi="Arial Narrow"/>
          <w:sz w:val="22"/>
        </w:rPr>
        <w:t xml:space="preserve">odpis </w:t>
      </w:r>
      <w:r w:rsidR="00E35A2A">
        <w:rPr>
          <w:rFonts w:ascii="Arial Narrow" w:hAnsi="Arial Narrow"/>
          <w:sz w:val="22"/>
        </w:rPr>
        <w:t>oprávnenej osoby</w:t>
      </w:r>
      <w:r w:rsidR="00701C18" w:rsidRPr="007D012B">
        <w:rPr>
          <w:rFonts w:ascii="Arial Narrow" w:hAnsi="Arial Narrow"/>
          <w:sz w:val="22"/>
        </w:rPr>
        <w:t xml:space="preserve"> uchádzač</w:t>
      </w:r>
      <w:r w:rsidR="00551252">
        <w:rPr>
          <w:rFonts w:ascii="Arial Narrow" w:hAnsi="Arial Narrow"/>
          <w:sz w:val="22"/>
        </w:rPr>
        <w:t>a: ..........................................................</w:t>
      </w:r>
    </w:p>
    <w:p w:rsidR="0082639A" w:rsidRDefault="0082639A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0B77ED" w:rsidRDefault="000B77E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</w:p>
    <w:sectPr w:rsidR="000B77ED" w:rsidSect="000F45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AF6" w:rsidRDefault="00531AF6">
      <w:r>
        <w:separator/>
      </w:r>
    </w:p>
  </w:endnote>
  <w:endnote w:type="continuationSeparator" w:id="0">
    <w:p w:rsidR="00531AF6" w:rsidRDefault="0053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36753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  <w:lang w:val="sk-SK"/>
      </w:rPr>
      <w:t>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B2" w:rsidRPr="00166CCC" w:rsidRDefault="00E539B2" w:rsidP="00E539B2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E539B2" w:rsidRPr="00E539B2" w:rsidRDefault="00E539B2">
    <w:pPr>
      <w:pStyle w:val="Pta"/>
      <w:jc w:val="right"/>
      <w:rPr>
        <w:lang w:val="sk-SK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sk-SK"/>
      </w:rPr>
      <w:t>2</w:t>
    </w:r>
    <w:r>
      <w:fldChar w:fldCharType="end"/>
    </w:r>
  </w:p>
  <w:p w:rsidR="00E539B2" w:rsidRDefault="00E539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AF6" w:rsidRDefault="00531AF6">
      <w:r>
        <w:separator/>
      </w:r>
    </w:p>
  </w:footnote>
  <w:footnote w:type="continuationSeparator" w:id="0">
    <w:p w:rsidR="00531AF6" w:rsidRDefault="0053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Adrika" w:date="2005-03-03T15:40:00Z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  <w:p w:rsidR="0076293E" w:rsidRDefault="0076293E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B2" w:rsidRPr="000F453D" w:rsidRDefault="00E539B2" w:rsidP="00E539B2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  <w:p w:rsidR="00E539B2" w:rsidRDefault="00E539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1E3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4F39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3F78A7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AF6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096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6FC0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3FD3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015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0E0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39B2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DD57680-73EB-4997-A00B-D564B397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5437-E99F-47F8-8179-05E15DDD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2018-07-20T16:29:00Z</cp:lastPrinted>
  <dcterms:created xsi:type="dcterms:W3CDTF">2018-10-03T17:59:00Z</dcterms:created>
  <dcterms:modified xsi:type="dcterms:W3CDTF">2018-10-03T17:59:00Z</dcterms:modified>
</cp:coreProperties>
</file>